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6F643" w14:textId="77777777" w:rsidR="008C2917" w:rsidRPr="007E444D" w:rsidRDefault="008C2917" w:rsidP="008C2917">
      <w:pPr>
        <w:pStyle w:val="Stile2Carattere"/>
        <w:jc w:val="right"/>
        <w:rPr>
          <w:rFonts w:ascii="Century Gothic" w:hAnsi="Century Gothic"/>
          <w:i w:val="0"/>
          <w:iCs w:val="0"/>
        </w:rPr>
      </w:pPr>
      <w:bookmarkStart w:id="0" w:name="_Toc262120213"/>
      <w:r w:rsidRPr="007E444D">
        <w:rPr>
          <w:rFonts w:ascii="Century Gothic" w:hAnsi="Century Gothic"/>
          <w:i w:val="0"/>
          <w:iCs w:val="0"/>
        </w:rPr>
        <w:t>Modello R-6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8C2917" w:rsidRPr="007E444D" w14:paraId="06FCDFD5" w14:textId="77777777">
        <w:tc>
          <w:tcPr>
            <w:tcW w:w="3259" w:type="dxa"/>
          </w:tcPr>
          <w:p w14:paraId="06B245A1" w14:textId="77777777" w:rsidR="008C2917" w:rsidRPr="007E444D" w:rsidRDefault="008C2917" w:rsidP="00EA5E20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7E444D">
              <w:rPr>
                <w:rFonts w:ascii="Century Gothic" w:hAnsi="Century Gothic"/>
                <w:b/>
                <w:sz w:val="22"/>
                <w:szCs w:val="22"/>
              </w:rPr>
              <w:t>OP /AOP</w:t>
            </w:r>
          </w:p>
        </w:tc>
        <w:tc>
          <w:tcPr>
            <w:tcW w:w="6929" w:type="dxa"/>
            <w:gridSpan w:val="2"/>
          </w:tcPr>
          <w:p w14:paraId="0025EA70" w14:textId="77777777" w:rsidR="008C2917" w:rsidRPr="007E444D" w:rsidRDefault="008C2917" w:rsidP="000E4770">
            <w:pPr>
              <w:rPr>
                <w:rFonts w:ascii="Century Gothic" w:hAnsi="Century Gothic"/>
                <w:sz w:val="22"/>
                <w:szCs w:val="22"/>
              </w:rPr>
            </w:pPr>
            <w:r w:rsidRPr="007E444D">
              <w:rPr>
                <w:rFonts w:ascii="Century Gothic" w:hAnsi="Century Gothic"/>
                <w:sz w:val="22"/>
                <w:szCs w:val="22"/>
              </w:rPr>
              <w:t>Denominazione</w:t>
            </w:r>
          </w:p>
          <w:p w14:paraId="499F7FF6" w14:textId="77777777" w:rsidR="00086474" w:rsidRPr="007E444D" w:rsidRDefault="00086474" w:rsidP="000E4770">
            <w:pPr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8C2917" w:rsidRPr="007E444D" w14:paraId="411EE10B" w14:textId="77777777">
        <w:tc>
          <w:tcPr>
            <w:tcW w:w="3259" w:type="dxa"/>
          </w:tcPr>
          <w:p w14:paraId="2E23999D" w14:textId="77777777" w:rsidR="008C2917" w:rsidRPr="007E444D" w:rsidRDefault="008C2917" w:rsidP="000E4770">
            <w:pPr>
              <w:rPr>
                <w:rFonts w:ascii="Century Gothic" w:hAnsi="Century Gothic"/>
                <w:sz w:val="22"/>
                <w:szCs w:val="22"/>
              </w:rPr>
            </w:pPr>
            <w:r w:rsidRPr="007E444D">
              <w:rPr>
                <w:rFonts w:ascii="Century Gothic" w:hAnsi="Century Gothic"/>
                <w:sz w:val="22"/>
                <w:szCs w:val="22"/>
              </w:rPr>
              <w:t>Codice IT</w:t>
            </w:r>
          </w:p>
        </w:tc>
        <w:tc>
          <w:tcPr>
            <w:tcW w:w="3259" w:type="dxa"/>
          </w:tcPr>
          <w:p w14:paraId="26C8EE75" w14:textId="77777777" w:rsidR="008C2917" w:rsidRPr="007E444D" w:rsidRDefault="008C2917" w:rsidP="000E4770">
            <w:pPr>
              <w:rPr>
                <w:rFonts w:ascii="Century Gothic" w:hAnsi="Century Gothic"/>
                <w:sz w:val="22"/>
                <w:szCs w:val="22"/>
              </w:rPr>
            </w:pPr>
            <w:r w:rsidRPr="007E444D">
              <w:rPr>
                <w:rFonts w:ascii="Century Gothic" w:hAnsi="Century Gothic"/>
                <w:sz w:val="22"/>
                <w:szCs w:val="22"/>
              </w:rPr>
              <w:t>Indirizzo</w:t>
            </w:r>
          </w:p>
        </w:tc>
        <w:tc>
          <w:tcPr>
            <w:tcW w:w="3670" w:type="dxa"/>
          </w:tcPr>
          <w:p w14:paraId="0570D0DB" w14:textId="77777777" w:rsidR="008C2917" w:rsidRPr="007E444D" w:rsidRDefault="008C2917" w:rsidP="000E4770">
            <w:pPr>
              <w:rPr>
                <w:rFonts w:ascii="Century Gothic" w:hAnsi="Century Gothic"/>
                <w:sz w:val="22"/>
                <w:szCs w:val="22"/>
              </w:rPr>
            </w:pPr>
            <w:r w:rsidRPr="007E444D">
              <w:rPr>
                <w:rFonts w:ascii="Century Gothic" w:hAnsi="Century Gothic"/>
                <w:sz w:val="22"/>
                <w:szCs w:val="22"/>
              </w:rPr>
              <w:t>Tel</w:t>
            </w:r>
          </w:p>
          <w:p w14:paraId="54090693" w14:textId="77777777" w:rsidR="008C2917" w:rsidRPr="007E444D" w:rsidRDefault="008C2917" w:rsidP="000E4770">
            <w:pPr>
              <w:rPr>
                <w:rFonts w:ascii="Century Gothic" w:hAnsi="Century Gothic"/>
                <w:sz w:val="22"/>
                <w:szCs w:val="22"/>
              </w:rPr>
            </w:pPr>
            <w:r w:rsidRPr="007E444D">
              <w:rPr>
                <w:rFonts w:ascii="Century Gothic" w:hAnsi="Century Gothic"/>
                <w:sz w:val="22"/>
                <w:szCs w:val="22"/>
              </w:rPr>
              <w:t>Fax</w:t>
            </w:r>
          </w:p>
          <w:p w14:paraId="794E04E6" w14:textId="77777777" w:rsidR="004B78BA" w:rsidRPr="007E444D" w:rsidRDefault="004B78BA" w:rsidP="000E4770">
            <w:pPr>
              <w:rPr>
                <w:rFonts w:ascii="Century Gothic" w:hAnsi="Century Gothic"/>
                <w:sz w:val="22"/>
                <w:szCs w:val="22"/>
              </w:rPr>
            </w:pPr>
            <w:proofErr w:type="gramStart"/>
            <w:r w:rsidRPr="007E444D">
              <w:rPr>
                <w:rFonts w:ascii="Century Gothic" w:hAnsi="Century Gothic"/>
                <w:sz w:val="22"/>
                <w:szCs w:val="22"/>
              </w:rPr>
              <w:t>email</w:t>
            </w:r>
            <w:proofErr w:type="gramEnd"/>
          </w:p>
        </w:tc>
      </w:tr>
    </w:tbl>
    <w:p w14:paraId="753CA7C7" w14:textId="77777777" w:rsidR="007E444D" w:rsidRDefault="007E444D" w:rsidP="002A0668">
      <w:pPr>
        <w:pStyle w:val="Intestazione"/>
        <w:spacing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</w:p>
    <w:p w14:paraId="6192BBD4" w14:textId="0E6935AB" w:rsidR="008C2917" w:rsidRPr="007E444D" w:rsidRDefault="008C2917" w:rsidP="002A0668">
      <w:pPr>
        <w:pStyle w:val="Intestazione"/>
        <w:spacing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  <w:r w:rsidRPr="007E444D">
        <w:rPr>
          <w:rFonts w:ascii="Century Gothic" w:hAnsi="Century Gothic" w:cs="Arial"/>
          <w:b/>
          <w:sz w:val="22"/>
          <w:szCs w:val="22"/>
        </w:rPr>
        <w:t>Buono di Avviamento</w:t>
      </w:r>
      <w:r w:rsidR="007E444D" w:rsidRPr="007E444D">
        <w:rPr>
          <w:rFonts w:ascii="Century Gothic" w:hAnsi="Century Gothic" w:cs="Arial"/>
          <w:b/>
          <w:sz w:val="22"/>
          <w:szCs w:val="22"/>
        </w:rPr>
        <w:t xml:space="preserve"> </w:t>
      </w:r>
      <w:r w:rsidRPr="007E444D">
        <w:rPr>
          <w:rFonts w:ascii="Century Gothic" w:hAnsi="Century Gothic" w:cs="Arial"/>
          <w:b/>
          <w:sz w:val="22"/>
          <w:szCs w:val="22"/>
        </w:rPr>
        <w:t>per Biodegradazione o Compostaggio</w:t>
      </w:r>
    </w:p>
    <w:p w14:paraId="553C9965" w14:textId="1C361C4E" w:rsidR="008C2917" w:rsidRDefault="005843BC" w:rsidP="002A0668">
      <w:pPr>
        <w:pStyle w:val="Intestazione"/>
        <w:spacing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  <w:r w:rsidRPr="007E444D">
        <w:rPr>
          <w:rFonts w:ascii="Century Gothic" w:hAnsi="Century Gothic" w:cs="Arial"/>
          <w:b/>
          <w:sz w:val="22"/>
          <w:szCs w:val="22"/>
        </w:rPr>
        <w:t>(</w:t>
      </w:r>
      <w:r w:rsidR="008C2917" w:rsidRPr="007E444D">
        <w:rPr>
          <w:rFonts w:ascii="Century Gothic" w:hAnsi="Century Gothic" w:cs="Arial"/>
          <w:b/>
          <w:sz w:val="22"/>
          <w:szCs w:val="22"/>
        </w:rPr>
        <w:t xml:space="preserve">Reg. </w:t>
      </w:r>
      <w:r w:rsidR="007E444D">
        <w:rPr>
          <w:rFonts w:ascii="Century Gothic" w:hAnsi="Century Gothic" w:cs="Arial"/>
          <w:b/>
          <w:sz w:val="22"/>
          <w:szCs w:val="22"/>
        </w:rPr>
        <w:t>(</w:t>
      </w:r>
      <w:r w:rsidR="004E3660" w:rsidRPr="007E444D">
        <w:rPr>
          <w:rFonts w:ascii="Century Gothic" w:hAnsi="Century Gothic" w:cs="Arial"/>
          <w:b/>
          <w:sz w:val="22"/>
          <w:szCs w:val="22"/>
        </w:rPr>
        <w:t>UE</w:t>
      </w:r>
      <w:r w:rsidR="007E444D">
        <w:rPr>
          <w:rFonts w:ascii="Century Gothic" w:hAnsi="Century Gothic" w:cs="Arial"/>
          <w:b/>
          <w:sz w:val="22"/>
          <w:szCs w:val="22"/>
        </w:rPr>
        <w:t xml:space="preserve">) </w:t>
      </w:r>
      <w:r w:rsidR="004E3660" w:rsidRPr="007E444D">
        <w:rPr>
          <w:rFonts w:ascii="Century Gothic" w:hAnsi="Century Gothic" w:cs="Arial"/>
          <w:b/>
          <w:sz w:val="22"/>
          <w:szCs w:val="22"/>
        </w:rPr>
        <w:t xml:space="preserve">n. </w:t>
      </w:r>
      <w:r w:rsidR="0013207C" w:rsidRPr="007E444D">
        <w:rPr>
          <w:rFonts w:ascii="Century Gothic" w:hAnsi="Century Gothic" w:cs="Arial"/>
          <w:b/>
          <w:sz w:val="22"/>
          <w:szCs w:val="22"/>
        </w:rPr>
        <w:t>17/891</w:t>
      </w:r>
      <w:r w:rsidRPr="007E444D">
        <w:rPr>
          <w:rFonts w:ascii="Century Gothic" w:hAnsi="Century Gothic" w:cs="Arial"/>
          <w:b/>
          <w:sz w:val="22"/>
          <w:szCs w:val="22"/>
        </w:rPr>
        <w:t>)</w:t>
      </w:r>
    </w:p>
    <w:p w14:paraId="62E88CAA" w14:textId="77777777" w:rsidR="007E444D" w:rsidRPr="007E444D" w:rsidRDefault="007E444D" w:rsidP="002A0668">
      <w:pPr>
        <w:pStyle w:val="Intestazione"/>
        <w:spacing w:line="240" w:lineRule="atLeast"/>
        <w:jc w:val="center"/>
        <w:rPr>
          <w:rFonts w:ascii="Century Gothic" w:hAnsi="Century Gothic" w:cs="Arial"/>
          <w:b/>
          <w:sz w:val="22"/>
          <w:szCs w:val="22"/>
        </w:rPr>
      </w:pP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796"/>
        <w:gridCol w:w="1980"/>
      </w:tblGrid>
      <w:tr w:rsidR="004B78BA" w:rsidRPr="007E444D" w14:paraId="51FC1C28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2968A" w14:textId="77777777" w:rsidR="004B78BA" w:rsidRDefault="004B78BA" w:rsidP="009E5B34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  <w:p w14:paraId="6ADB4FFC" w14:textId="2BF52A40" w:rsidR="007E444D" w:rsidRPr="007E444D" w:rsidRDefault="007E444D" w:rsidP="009E5B34">
            <w:pPr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98581A" w14:textId="77777777" w:rsidR="004B78BA" w:rsidRPr="007E444D" w:rsidRDefault="004B78BA" w:rsidP="009E5B34">
            <w:pPr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b/>
                <w:sz w:val="22"/>
                <w:szCs w:val="22"/>
              </w:rPr>
              <w:t xml:space="preserve">Centro di ritiro </w:t>
            </w:r>
          </w:p>
          <w:p w14:paraId="4178CA77" w14:textId="77777777" w:rsidR="004B78BA" w:rsidRPr="007E444D" w:rsidRDefault="004B78BA" w:rsidP="009E5B34">
            <w:pPr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b/>
                <w:sz w:val="22"/>
                <w:szCs w:val="22"/>
              </w:rPr>
              <w:t>(Via, Comune, PR)</w:t>
            </w:r>
          </w:p>
        </w:tc>
      </w:tr>
      <w:tr w:rsidR="004B78BA" w:rsidRPr="007E444D" w14:paraId="2F63FEF6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4FD11E12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B75D4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4B78BA" w:rsidRPr="007E444D" w14:paraId="2CF21A81" w14:textId="77777777" w:rsidTr="007E444D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</w:tcPr>
          <w:p w14:paraId="2A38FF02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A8D2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Prodotto ritirato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869DD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4B78BA" w:rsidRPr="007E444D" w14:paraId="4CA945E7" w14:textId="77777777" w:rsidTr="007E444D">
        <w:trPr>
          <w:trHeight w:val="342"/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EEF8AD2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Buono n.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AD90D4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 del ………………………</w:t>
            </w:r>
            <w:proofErr w:type="gramStart"/>
            <w:r w:rsidRPr="007E444D">
              <w:rPr>
                <w:rFonts w:ascii="Century Gothic" w:hAnsi="Century Gothic" w:cs="Arial"/>
                <w:sz w:val="22"/>
                <w:szCs w:val="22"/>
              </w:rPr>
              <w:t>…….</w:t>
            </w:r>
            <w:proofErr w:type="gramEnd"/>
            <w:r w:rsidRPr="007E444D">
              <w:rPr>
                <w:rFonts w:ascii="Century Gothic" w:hAnsi="Century Gothic" w:cs="Arial"/>
                <w:sz w:val="22"/>
                <w:szCs w:val="22"/>
              </w:rPr>
              <w:t>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D620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Targa veicolo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83E9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B78BA" w:rsidRPr="007E444D" w14:paraId="32F498AA" w14:textId="77777777" w:rsidTr="007E444D">
        <w:trPr>
          <w:trHeight w:val="342"/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14EB9AF8" w14:textId="77777777" w:rsidR="004B78BA" w:rsidRPr="007E444D" w:rsidRDefault="004B78BA" w:rsidP="009E5B34">
            <w:pPr>
              <w:jc w:val="both"/>
              <w:rPr>
                <w:rFonts w:ascii="Century Gothic" w:hAnsi="Century Gothic" w:cs="Arial"/>
                <w:iCs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iCs/>
                <w:sz w:val="22"/>
                <w:szCs w:val="22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CCB9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Lordo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AAA1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4B78BA" w:rsidRPr="007E444D" w14:paraId="735A4780" w14:textId="77777777" w:rsidTr="007E444D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C9171BF" w14:textId="77777777" w:rsidR="004B78BA" w:rsidRPr="007E444D" w:rsidRDefault="004B78BA" w:rsidP="009E5B34">
            <w:pPr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8AE0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Tara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D68CD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4B78BA" w:rsidRPr="007E444D" w14:paraId="08017A70" w14:textId="77777777" w:rsidTr="007E444D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9760131" w14:textId="77777777" w:rsidR="004B78BA" w:rsidRPr="007E444D" w:rsidRDefault="004B78BA" w:rsidP="009E5B34">
            <w:pPr>
              <w:rPr>
                <w:rFonts w:ascii="Century Gothic" w:hAnsi="Century Gothic" w:cs="Arial"/>
                <w:b/>
                <w:i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B334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Netto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FBC24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4B78BA" w:rsidRPr="007E444D" w14:paraId="7122305F" w14:textId="77777777" w:rsidTr="007E444D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C2C77F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1E71" w14:textId="77777777" w:rsidR="004B78BA" w:rsidRPr="007E444D" w:rsidRDefault="004B78BA" w:rsidP="009E5B34">
            <w:pPr>
              <w:numPr>
                <w:ins w:id="1" w:author="Andrea Civenzini" w:date="2017-12-06T09:56:00Z"/>
              </w:num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 xml:space="preserve">Quantitativo </w:t>
            </w:r>
            <w:proofErr w:type="gramStart"/>
            <w:r w:rsidRPr="007E444D">
              <w:rPr>
                <w:rFonts w:ascii="Century Gothic" w:hAnsi="Century Gothic" w:cs="Arial"/>
                <w:sz w:val="22"/>
                <w:szCs w:val="22"/>
              </w:rPr>
              <w:t>autorizzato</w:t>
            </w:r>
            <w:r w:rsidR="00DA7746" w:rsidRPr="007E444D">
              <w:rPr>
                <w:rFonts w:ascii="Century Gothic" w:hAnsi="Century Gothic" w:cs="Arial"/>
                <w:sz w:val="22"/>
                <w:szCs w:val="22"/>
                <w:vertAlign w:val="superscript"/>
              </w:rPr>
              <w:t>(</w:t>
            </w:r>
            <w:proofErr w:type="gramEnd"/>
            <w:r w:rsidR="00DA7746" w:rsidRPr="007E444D">
              <w:rPr>
                <w:rFonts w:ascii="Century Gothic" w:hAnsi="Century Gothic" w:cs="Arial"/>
                <w:sz w:val="22"/>
                <w:szCs w:val="22"/>
                <w:vertAlign w:val="superscript"/>
              </w:rPr>
              <w:t>*)</w:t>
            </w:r>
            <w:r w:rsidRPr="007E444D">
              <w:rPr>
                <w:rFonts w:ascii="Century Gothic" w:hAnsi="Century Gothic" w:cs="Arial"/>
                <w:sz w:val="22"/>
                <w:szCs w:val="22"/>
              </w:rPr>
              <w:t xml:space="preserve">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89D94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 </w:t>
            </w:r>
          </w:p>
        </w:tc>
      </w:tr>
      <w:tr w:rsidR="004B78BA" w:rsidRPr="007E444D" w14:paraId="12FC3C58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6A525" w14:textId="77777777" w:rsidR="004B78BA" w:rsidRPr="007E444D" w:rsidRDefault="004B78BA" w:rsidP="009E5B34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A675D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Ragione sociale</w:t>
            </w:r>
          </w:p>
        </w:tc>
      </w:tr>
      <w:tr w:rsidR="004B78BA" w:rsidRPr="007E444D" w14:paraId="71CB879B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C279" w14:textId="77777777" w:rsidR="004B78BA" w:rsidRPr="007E444D" w:rsidRDefault="004B78BA" w:rsidP="009E5B34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8993D" w14:textId="77777777" w:rsidR="004B78BA" w:rsidRPr="007E444D" w:rsidRDefault="004B78BA" w:rsidP="009E5B34">
            <w:pPr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Indirizzo (via, Comune, PR)</w:t>
            </w:r>
          </w:p>
        </w:tc>
      </w:tr>
    </w:tbl>
    <w:p w14:paraId="281E4C55" w14:textId="77777777" w:rsidR="00DA7746" w:rsidRPr="007E444D" w:rsidRDefault="00DA7746" w:rsidP="004B78BA">
      <w:pPr>
        <w:rPr>
          <w:rFonts w:ascii="Century Gothic" w:hAnsi="Century Gothic" w:cs="Arial"/>
          <w:sz w:val="22"/>
          <w:szCs w:val="22"/>
        </w:rPr>
      </w:pPr>
      <w:r w:rsidRPr="007E444D">
        <w:rPr>
          <w:rFonts w:ascii="Century Gothic" w:hAnsi="Century Gothic" w:cs="Arial"/>
          <w:sz w:val="22"/>
          <w:szCs w:val="22"/>
        </w:rPr>
        <w:t>(*): si dovrà inserire il quantitativo autorizzato in sede di controllo</w:t>
      </w:r>
    </w:p>
    <w:p w14:paraId="2D6318A5" w14:textId="77777777" w:rsidR="00DA7746" w:rsidRPr="007E444D" w:rsidRDefault="00DA7746" w:rsidP="004B78BA">
      <w:pPr>
        <w:rPr>
          <w:rFonts w:ascii="Century Gothic" w:hAnsi="Century Gothic" w:cs="Arial"/>
          <w:sz w:val="22"/>
          <w:szCs w:val="22"/>
        </w:rPr>
      </w:pPr>
    </w:p>
    <w:p w14:paraId="4DB53B85" w14:textId="77777777" w:rsidR="004B78BA" w:rsidRPr="007E444D" w:rsidRDefault="004B78BA" w:rsidP="004B78BA">
      <w:pPr>
        <w:rPr>
          <w:rFonts w:ascii="Century Gothic" w:hAnsi="Century Gothic" w:cs="Arial"/>
          <w:sz w:val="22"/>
          <w:szCs w:val="22"/>
        </w:rPr>
      </w:pPr>
      <w:r w:rsidRPr="007E444D">
        <w:rPr>
          <w:rFonts w:ascii="Century Gothic" w:hAnsi="Century Gothic" w:cs="Arial"/>
          <w:sz w:val="22"/>
          <w:szCs w:val="22"/>
        </w:rPr>
        <w:t>Il prodotto sopra indicato verrà destinato alla:</w:t>
      </w:r>
    </w:p>
    <w:p w14:paraId="3CB94564" w14:textId="77777777" w:rsidR="00EC5BC8" w:rsidRPr="007E444D" w:rsidRDefault="00EC5BC8" w:rsidP="004B78BA">
      <w:pPr>
        <w:rPr>
          <w:rFonts w:ascii="Century Gothic" w:hAnsi="Century Gothic"/>
          <w:sz w:val="22"/>
          <w:szCs w:val="22"/>
        </w:rPr>
      </w:pPr>
    </w:p>
    <w:p w14:paraId="2AA7F2A2" w14:textId="77777777" w:rsidR="004B78BA" w:rsidRPr="007E444D" w:rsidRDefault="004B78BA" w:rsidP="004B78BA">
      <w:pPr>
        <w:jc w:val="center"/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E444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E444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9C4A2B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9C4A2B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E444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E444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Biodegradazione</w:t>
      </w:r>
      <w:r w:rsidR="001808A7" w:rsidRPr="007E444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808A7" w:rsidRPr="007E444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7E444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E444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9C4A2B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9C4A2B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E444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E444D">
        <w:rPr>
          <w:rFonts w:ascii="Century Gothic" w:hAnsi="Century Gothic" w:cs="Arial"/>
          <w:b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Compostaggio</w:t>
      </w:r>
    </w:p>
    <w:p w14:paraId="0813FA83" w14:textId="77777777" w:rsidR="004B78BA" w:rsidRPr="007E444D" w:rsidRDefault="004B78BA" w:rsidP="004B78BA">
      <w:pPr>
        <w:rPr>
          <w:rFonts w:ascii="Century Gothic" w:hAnsi="Century Gothic"/>
          <w:sz w:val="22"/>
          <w:szCs w:val="22"/>
        </w:rPr>
      </w:pPr>
    </w:p>
    <w:p w14:paraId="017E15E9" w14:textId="77777777" w:rsidR="004B78BA" w:rsidRPr="007E444D" w:rsidRDefault="004B78BA" w:rsidP="004B78BA">
      <w:pPr>
        <w:rPr>
          <w:rFonts w:ascii="Century Gothic" w:hAnsi="Century Gothic"/>
          <w:sz w:val="22"/>
          <w:szCs w:val="22"/>
        </w:rPr>
      </w:pPr>
      <w:r w:rsidRPr="007E444D">
        <w:rPr>
          <w:rFonts w:ascii="Century Gothic" w:hAnsi="Century Gothic" w:cs="Arial"/>
          <w:sz w:val="22"/>
          <w:szCs w:val="22"/>
        </w:rPr>
        <w:t>Particelle interessate dalle operazioni di ritiro: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4680"/>
      </w:tblGrid>
      <w:tr w:rsidR="004B78BA" w:rsidRPr="007E444D" w14:paraId="1B11D231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2977"/>
              <w:gridCol w:w="851"/>
              <w:gridCol w:w="1134"/>
              <w:gridCol w:w="2126"/>
              <w:gridCol w:w="2551"/>
            </w:tblGrid>
            <w:tr w:rsidR="004B78BA" w:rsidRPr="007E444D" w14:paraId="70916B4C" w14:textId="77777777">
              <w:trPr>
                <w:trHeight w:val="529"/>
              </w:trPr>
              <w:tc>
                <w:tcPr>
                  <w:tcW w:w="2977" w:type="dxa"/>
                </w:tcPr>
                <w:p w14:paraId="5D1B4676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7E444D"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  <w:t>Comune</w:t>
                  </w:r>
                </w:p>
              </w:tc>
              <w:tc>
                <w:tcPr>
                  <w:tcW w:w="851" w:type="dxa"/>
                </w:tcPr>
                <w:p w14:paraId="7A6B0D42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7E444D"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  <w:t>Foglio</w:t>
                  </w:r>
                </w:p>
              </w:tc>
              <w:tc>
                <w:tcPr>
                  <w:tcW w:w="1134" w:type="dxa"/>
                </w:tcPr>
                <w:p w14:paraId="77E893F6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7E444D"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  <w:t>Particella</w:t>
                  </w:r>
                </w:p>
              </w:tc>
              <w:tc>
                <w:tcPr>
                  <w:tcW w:w="2126" w:type="dxa"/>
                </w:tcPr>
                <w:p w14:paraId="30812F4B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7E444D"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  <w:t>Superficie catastale</w:t>
                  </w:r>
                </w:p>
                <w:p w14:paraId="67000B83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7E444D"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  <w:t>(ha)</w:t>
                  </w:r>
                </w:p>
              </w:tc>
              <w:tc>
                <w:tcPr>
                  <w:tcW w:w="2551" w:type="dxa"/>
                </w:tcPr>
                <w:p w14:paraId="07C6946F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7E444D"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  <w:t>Superficie interessata</w:t>
                  </w:r>
                </w:p>
                <w:p w14:paraId="683912C1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  <w:r w:rsidRPr="007E444D"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  <w:t>(ha)</w:t>
                  </w:r>
                </w:p>
              </w:tc>
            </w:tr>
            <w:tr w:rsidR="004B78BA" w:rsidRPr="007E444D" w14:paraId="37F4E6D2" w14:textId="77777777">
              <w:trPr>
                <w:trHeight w:val="340"/>
              </w:trPr>
              <w:tc>
                <w:tcPr>
                  <w:tcW w:w="2977" w:type="dxa"/>
                </w:tcPr>
                <w:p w14:paraId="15CE461D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2564719F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14:paraId="1967A540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</w:tcPr>
                <w:p w14:paraId="383B3C7A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</w:tcPr>
                <w:p w14:paraId="538BDEF3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4B78BA" w:rsidRPr="007E444D" w14:paraId="02FB3E62" w14:textId="77777777">
              <w:trPr>
                <w:trHeight w:val="340"/>
              </w:trPr>
              <w:tc>
                <w:tcPr>
                  <w:tcW w:w="2977" w:type="dxa"/>
                </w:tcPr>
                <w:p w14:paraId="4947D843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</w:tcPr>
                <w:p w14:paraId="6440513D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</w:tcPr>
                <w:p w14:paraId="12797544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126" w:type="dxa"/>
                </w:tcPr>
                <w:p w14:paraId="58947EF4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</w:tcPr>
                <w:p w14:paraId="53D73AE5" w14:textId="77777777" w:rsidR="004B78BA" w:rsidRPr="007E444D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Century Gothic" w:hAnsi="Century Gothic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B94EB3F" w14:textId="77777777" w:rsidR="004B78BA" w:rsidRPr="007E444D" w:rsidRDefault="004B78BA" w:rsidP="009E5B34">
            <w:pPr>
              <w:ind w:right="-5109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B78BA" w:rsidRPr="007E444D" w14:paraId="04C0F72C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p w14:paraId="7FEFAFB2" w14:textId="77777777" w:rsidR="004B78BA" w:rsidRDefault="004B78BA" w:rsidP="009E5B34">
            <w:pPr>
              <w:spacing w:before="120"/>
              <w:jc w:val="both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L’OP si impegna affinché vengano effettuate le operazioni di denaturazione del prodotto e il suo omogeneo spargimento sui terreni sopra descritti</w:t>
            </w:r>
            <w:r w:rsidR="008D6FB0" w:rsidRPr="007E444D">
              <w:rPr>
                <w:rFonts w:ascii="Century Gothic" w:hAnsi="Century Gothic" w:cs="Arial"/>
                <w:sz w:val="22"/>
                <w:szCs w:val="22"/>
              </w:rPr>
              <w:t>,</w:t>
            </w:r>
            <w:r w:rsidRPr="007E444D">
              <w:rPr>
                <w:rFonts w:ascii="Century Gothic" w:hAnsi="Century Gothic" w:cs="Arial"/>
                <w:sz w:val="22"/>
                <w:szCs w:val="22"/>
              </w:rPr>
              <w:t xml:space="preserve"> </w:t>
            </w:r>
            <w:bookmarkStart w:id="2" w:name="OLE_LINK4"/>
            <w:r w:rsidRPr="007E444D">
              <w:rPr>
                <w:rFonts w:ascii="Century Gothic" w:hAnsi="Century Gothic" w:cs="Arial"/>
                <w:sz w:val="22"/>
                <w:szCs w:val="22"/>
              </w:rPr>
              <w:t>conformemente a quanto stabilito</w:t>
            </w:r>
            <w:r w:rsidR="001808A7" w:rsidRPr="007E444D">
              <w:rPr>
                <w:rFonts w:ascii="Century Gothic" w:hAnsi="Century Gothic" w:cs="Arial"/>
                <w:sz w:val="22"/>
                <w:szCs w:val="22"/>
              </w:rPr>
              <w:t xml:space="preserve"> dalle normative Nazionali e Regionali in </w:t>
            </w:r>
            <w:r w:rsidR="008D6FB0" w:rsidRPr="007E444D">
              <w:rPr>
                <w:rFonts w:ascii="Century Gothic" w:hAnsi="Century Gothic" w:cs="Arial"/>
                <w:sz w:val="22"/>
                <w:szCs w:val="22"/>
              </w:rPr>
              <w:t xml:space="preserve">materia </w:t>
            </w:r>
            <w:r w:rsidR="001808A7" w:rsidRPr="007E444D">
              <w:rPr>
                <w:rFonts w:ascii="Century Gothic" w:hAnsi="Century Gothic" w:cs="Arial"/>
                <w:sz w:val="22"/>
                <w:szCs w:val="22"/>
              </w:rPr>
              <w:t>ambientale</w:t>
            </w:r>
            <w:r w:rsidRPr="007E444D">
              <w:rPr>
                <w:rFonts w:ascii="Century Gothic" w:hAnsi="Century Gothic" w:cs="Arial"/>
                <w:sz w:val="22"/>
                <w:szCs w:val="22"/>
              </w:rPr>
              <w:t>.</w:t>
            </w:r>
            <w:bookmarkEnd w:id="2"/>
          </w:p>
          <w:p w14:paraId="15B96769" w14:textId="3C3CB4C5" w:rsidR="007E444D" w:rsidRPr="007E444D" w:rsidRDefault="007E444D" w:rsidP="009E5B34">
            <w:pPr>
              <w:spacing w:before="120"/>
              <w:jc w:val="both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4B78BA" w:rsidRPr="007E444D" w14:paraId="78438556" w14:textId="77777777">
        <w:trPr>
          <w:trHeight w:val="470"/>
        </w:trPr>
        <w:tc>
          <w:tcPr>
            <w:tcW w:w="5470" w:type="dxa"/>
            <w:tcBorders>
              <w:left w:val="nil"/>
              <w:bottom w:val="nil"/>
              <w:right w:val="nil"/>
            </w:tcBorders>
            <w:vAlign w:val="bottom"/>
          </w:tcPr>
          <w:p w14:paraId="79D70628" w14:textId="77777777" w:rsidR="004B78BA" w:rsidRPr="007E444D" w:rsidRDefault="004B78BA" w:rsidP="009E5B34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Il Legale Rappresentante dell’OP</w:t>
            </w:r>
          </w:p>
          <w:p w14:paraId="49142F0E" w14:textId="77777777" w:rsidR="004B78BA" w:rsidRPr="007E444D" w:rsidRDefault="004B78BA" w:rsidP="009E5B34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(timbro e firma)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265E161D" w14:textId="77777777" w:rsidR="004B78BA" w:rsidRPr="007E444D" w:rsidRDefault="004B78BA" w:rsidP="009E5B34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 xml:space="preserve">Nome e Cognome </w:t>
            </w:r>
          </w:p>
          <w:p w14:paraId="02830AD7" w14:textId="77777777" w:rsidR="004B78BA" w:rsidRPr="007E444D" w:rsidRDefault="004B78BA" w:rsidP="009E5B34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(in stampatello)</w:t>
            </w:r>
          </w:p>
        </w:tc>
      </w:tr>
      <w:tr w:rsidR="004B78BA" w:rsidRPr="007E444D" w14:paraId="3C954960" w14:textId="77777777">
        <w:trPr>
          <w:trHeight w:val="501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F2D07" w14:textId="77777777" w:rsidR="004B78BA" w:rsidRPr="007E444D" w:rsidRDefault="004B78BA" w:rsidP="009E5B34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...........................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F4EF7" w14:textId="77777777" w:rsidR="004B78BA" w:rsidRPr="007E444D" w:rsidRDefault="004B78BA" w:rsidP="009E5B34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......................................</w:t>
            </w:r>
          </w:p>
        </w:tc>
      </w:tr>
    </w:tbl>
    <w:p w14:paraId="5651C47F" w14:textId="19EC3094" w:rsidR="007E444D" w:rsidRDefault="007E444D" w:rsidP="00EA5E20">
      <w:pPr>
        <w:pBdr>
          <w:bottom w:val="single" w:sz="12" w:space="1" w:color="auto"/>
        </w:pBdr>
        <w:jc w:val="center"/>
        <w:rPr>
          <w:rFonts w:ascii="Century Gothic" w:hAnsi="Century Gothic"/>
          <w:b/>
          <w:sz w:val="22"/>
          <w:szCs w:val="22"/>
        </w:rPr>
      </w:pPr>
    </w:p>
    <w:p w14:paraId="10FD2E14" w14:textId="77777777" w:rsidR="007E444D" w:rsidRDefault="007E444D" w:rsidP="00EA5E20">
      <w:pPr>
        <w:jc w:val="center"/>
        <w:rPr>
          <w:rFonts w:ascii="Century Gothic" w:hAnsi="Century Gothic"/>
          <w:b/>
          <w:sz w:val="22"/>
          <w:szCs w:val="22"/>
        </w:rPr>
      </w:pPr>
    </w:p>
    <w:p w14:paraId="58C00A6B" w14:textId="77777777" w:rsidR="007E444D" w:rsidRDefault="007E444D" w:rsidP="00EA5E20">
      <w:pPr>
        <w:jc w:val="center"/>
        <w:rPr>
          <w:rFonts w:ascii="Century Gothic" w:hAnsi="Century Gothic"/>
          <w:b/>
          <w:sz w:val="22"/>
          <w:szCs w:val="22"/>
        </w:rPr>
      </w:pPr>
    </w:p>
    <w:p w14:paraId="2B02C44A" w14:textId="77777777" w:rsidR="007E444D" w:rsidRDefault="007E444D" w:rsidP="00EA5E20">
      <w:pPr>
        <w:jc w:val="center"/>
        <w:rPr>
          <w:rFonts w:ascii="Century Gothic" w:hAnsi="Century Gothic"/>
          <w:b/>
          <w:sz w:val="22"/>
          <w:szCs w:val="22"/>
        </w:rPr>
      </w:pPr>
    </w:p>
    <w:p w14:paraId="0AF62EEB" w14:textId="77777777" w:rsidR="007E444D" w:rsidRDefault="007E444D" w:rsidP="00EA5E20">
      <w:pPr>
        <w:jc w:val="center"/>
        <w:rPr>
          <w:rFonts w:ascii="Century Gothic" w:hAnsi="Century Gothic"/>
          <w:b/>
          <w:sz w:val="22"/>
          <w:szCs w:val="22"/>
        </w:rPr>
      </w:pPr>
    </w:p>
    <w:p w14:paraId="462CB414" w14:textId="24311B6F" w:rsidR="008C2917" w:rsidRPr="007E444D" w:rsidRDefault="00EA5E20" w:rsidP="00EA5E20">
      <w:pPr>
        <w:jc w:val="center"/>
        <w:rPr>
          <w:rFonts w:ascii="Century Gothic" w:hAnsi="Century Gothic"/>
          <w:b/>
          <w:sz w:val="22"/>
          <w:szCs w:val="22"/>
        </w:rPr>
      </w:pPr>
      <w:r w:rsidRPr="007E444D">
        <w:rPr>
          <w:rFonts w:ascii="Century Gothic" w:hAnsi="Century Gothic"/>
          <w:b/>
          <w:sz w:val="22"/>
          <w:szCs w:val="22"/>
        </w:rPr>
        <w:lastRenderedPageBreak/>
        <w:t>_____________________</w:t>
      </w:r>
      <w:r w:rsidR="008C2917" w:rsidRPr="007E444D">
        <w:rPr>
          <w:rFonts w:ascii="Century Gothic" w:hAnsi="Century Gothic"/>
          <w:b/>
          <w:sz w:val="22"/>
          <w:szCs w:val="22"/>
        </w:rPr>
        <w:t>PARTE RISERVATA ALL'ORGANISMO DELEGATO AL CONTROLLO</w:t>
      </w:r>
    </w:p>
    <w:p w14:paraId="3C0532B1" w14:textId="77777777" w:rsidR="008C2917" w:rsidRPr="007E444D" w:rsidRDefault="008C2917" w:rsidP="008C2917">
      <w:pPr>
        <w:jc w:val="center"/>
        <w:rPr>
          <w:rFonts w:ascii="Century Gothic" w:hAnsi="Century Gothic"/>
          <w:sz w:val="22"/>
          <w:szCs w:val="22"/>
        </w:rPr>
      </w:pPr>
    </w:p>
    <w:p w14:paraId="2E767875" w14:textId="77777777" w:rsidR="00EA5E20" w:rsidRPr="007E444D" w:rsidRDefault="008C2917" w:rsidP="00EA5E20">
      <w:pPr>
        <w:rPr>
          <w:rFonts w:ascii="Century Gothic" w:hAnsi="Century Gothic"/>
          <w:sz w:val="22"/>
          <w:szCs w:val="22"/>
        </w:rPr>
      </w:pPr>
      <w:r w:rsidRPr="007E444D">
        <w:rPr>
          <w:rFonts w:ascii="Century Gothic" w:hAnsi="Century Gothic"/>
          <w:sz w:val="22"/>
          <w:szCs w:val="22"/>
        </w:rPr>
        <w:t>Data e ora della verifica</w:t>
      </w:r>
      <w:r w:rsidR="004B78BA" w:rsidRPr="007E444D">
        <w:rPr>
          <w:rFonts w:ascii="Century Gothic" w:hAnsi="Century Gothic"/>
          <w:sz w:val="22"/>
          <w:szCs w:val="22"/>
        </w:rPr>
        <w:t xml:space="preserve"> </w:t>
      </w:r>
      <w:r w:rsidRPr="007E444D">
        <w:rPr>
          <w:rFonts w:ascii="Century Gothic" w:hAnsi="Century Gothic"/>
          <w:sz w:val="22"/>
          <w:szCs w:val="22"/>
        </w:rPr>
        <w:t>___________________</w:t>
      </w:r>
    </w:p>
    <w:p w14:paraId="11F7F746" w14:textId="07F166FB" w:rsidR="004B78BA" w:rsidRPr="007E444D" w:rsidRDefault="004B78BA" w:rsidP="00EA5E20">
      <w:pPr>
        <w:rPr>
          <w:rFonts w:ascii="Century Gothic" w:hAnsi="Century Gothic"/>
          <w:sz w:val="22"/>
          <w:szCs w:val="22"/>
        </w:rPr>
      </w:pPr>
    </w:p>
    <w:p w14:paraId="1E35851F" w14:textId="77777777" w:rsidR="007E444D" w:rsidRDefault="004B78BA" w:rsidP="00EA5E20">
      <w:pPr>
        <w:rPr>
          <w:rFonts w:ascii="Century Gothic" w:hAnsi="Century Gothic"/>
          <w:sz w:val="22"/>
          <w:szCs w:val="22"/>
        </w:rPr>
      </w:pPr>
      <w:r w:rsidRPr="007E444D">
        <w:rPr>
          <w:rFonts w:ascii="Century Gothic" w:hAnsi="Century Gothic"/>
          <w:sz w:val="22"/>
          <w:szCs w:val="22"/>
        </w:rPr>
        <w:t>In riferimento alle verifiche effettuate</w:t>
      </w:r>
      <w:r w:rsidR="007E444D">
        <w:rPr>
          <w:rFonts w:ascii="Century Gothic" w:hAnsi="Century Gothic"/>
          <w:sz w:val="22"/>
          <w:szCs w:val="22"/>
        </w:rPr>
        <w:t>:</w:t>
      </w:r>
    </w:p>
    <w:p w14:paraId="7927100E" w14:textId="267C7C42" w:rsidR="007E444D" w:rsidRDefault="007E444D" w:rsidP="00EA5E20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843CF4" wp14:editId="1899F47F">
                <wp:simplePos x="0" y="0"/>
                <wp:positionH relativeFrom="column">
                  <wp:posOffset>32385</wp:posOffset>
                </wp:positionH>
                <wp:positionV relativeFrom="paragraph">
                  <wp:posOffset>92075</wp:posOffset>
                </wp:positionV>
                <wp:extent cx="533400" cy="228600"/>
                <wp:effectExtent l="0" t="0" r="19050" b="19050"/>
                <wp:wrapNone/>
                <wp:docPr id="4" name="Rettangolo con angoli arrotondati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E2986B6" id="Rettangolo con angoli arrotondati 4" o:spid="_x0000_s1026" style="position:absolute;margin-left:2.55pt;margin-top:7.25pt;width:42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" fillcolor="white [3201]" strokecolor="#70ad47 [3209]" strokeweight="1pt">
                <v:stroke joinstyle="miter"/>
              </v:roundrect>
            </w:pict>
          </mc:Fallback>
        </mc:AlternateContent>
      </w:r>
    </w:p>
    <w:p w14:paraId="0E061112" w14:textId="2E9DEE15" w:rsidR="007E444D" w:rsidRDefault="005843BC" w:rsidP="007E444D">
      <w:pPr>
        <w:ind w:left="1701"/>
        <w:rPr>
          <w:rFonts w:ascii="Century Gothic" w:hAnsi="Century Gothic"/>
          <w:b/>
          <w:sz w:val="22"/>
          <w:szCs w:val="22"/>
        </w:rPr>
      </w:pPr>
      <w:r w:rsidRPr="007E444D">
        <w:rPr>
          <w:rFonts w:ascii="Century Gothic" w:hAnsi="Century Gothic"/>
          <w:b/>
          <w:sz w:val="22"/>
          <w:szCs w:val="22"/>
        </w:rPr>
        <w:t>si autorizza</w:t>
      </w:r>
    </w:p>
    <w:p w14:paraId="66DD1DD2" w14:textId="10B7C147" w:rsidR="007E444D" w:rsidRDefault="007E444D" w:rsidP="007E444D">
      <w:pPr>
        <w:ind w:left="1701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FCC2DB" wp14:editId="04ED3878">
                <wp:simplePos x="0" y="0"/>
                <wp:positionH relativeFrom="column">
                  <wp:posOffset>51435</wp:posOffset>
                </wp:positionH>
                <wp:positionV relativeFrom="paragraph">
                  <wp:posOffset>139700</wp:posOffset>
                </wp:positionV>
                <wp:extent cx="533400" cy="228600"/>
                <wp:effectExtent l="0" t="0" r="19050" b="19050"/>
                <wp:wrapNone/>
                <wp:docPr id="5" name="Rettangolo con angoli arrotondat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56BFC0" id="Rettangolo con angoli arrotondati 5" o:spid="_x0000_s1026" style="position:absolute;margin-left:4.05pt;margin-top:11pt;width:42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" fillcolor="white [3201]" strokecolor="#70ad47 [3209]" strokeweight="1pt">
                <v:stroke joinstyle="miter"/>
              </v:roundrect>
            </w:pict>
          </mc:Fallback>
        </mc:AlternateContent>
      </w:r>
    </w:p>
    <w:p w14:paraId="0A332D81" w14:textId="77777777" w:rsidR="007E444D" w:rsidRDefault="005843BC" w:rsidP="007E444D">
      <w:pPr>
        <w:ind w:left="1701"/>
        <w:rPr>
          <w:rFonts w:ascii="Century Gothic" w:hAnsi="Century Gothic"/>
          <w:b/>
          <w:sz w:val="22"/>
          <w:szCs w:val="22"/>
        </w:rPr>
      </w:pPr>
      <w:r w:rsidRPr="007E444D">
        <w:rPr>
          <w:rFonts w:ascii="Century Gothic" w:hAnsi="Century Gothic"/>
          <w:b/>
          <w:sz w:val="22"/>
          <w:szCs w:val="22"/>
        </w:rPr>
        <w:t>non si autorizza</w:t>
      </w:r>
      <w:r w:rsidR="007E444D">
        <w:rPr>
          <w:rFonts w:ascii="Century Gothic" w:hAnsi="Century Gothic"/>
          <w:b/>
          <w:sz w:val="22"/>
          <w:szCs w:val="22"/>
        </w:rPr>
        <w:t xml:space="preserve"> </w:t>
      </w:r>
      <w:r w:rsidR="007E444D" w:rsidRPr="007E444D">
        <w:rPr>
          <w:rFonts w:ascii="Century Gothic" w:hAnsi="Century Gothic"/>
          <w:bCs/>
          <w:sz w:val="22"/>
          <w:szCs w:val="22"/>
        </w:rPr>
        <w:t>(indicare la motivazione)</w:t>
      </w:r>
      <w:r w:rsidRPr="007E444D">
        <w:rPr>
          <w:rFonts w:ascii="Century Gothic" w:hAnsi="Century Gothic"/>
          <w:b/>
          <w:sz w:val="22"/>
          <w:szCs w:val="22"/>
        </w:rPr>
        <w:t>,</w:t>
      </w:r>
    </w:p>
    <w:p w14:paraId="172E376E" w14:textId="77777777" w:rsidR="007E444D" w:rsidRDefault="007E444D" w:rsidP="00EA5E20">
      <w:pPr>
        <w:rPr>
          <w:rFonts w:ascii="Century Gothic" w:hAnsi="Century Gothic"/>
          <w:b/>
          <w:sz w:val="22"/>
          <w:szCs w:val="22"/>
        </w:rPr>
      </w:pPr>
    </w:p>
    <w:p w14:paraId="70D5F8F1" w14:textId="28A0ADCE" w:rsidR="004B78BA" w:rsidRPr="007E444D" w:rsidRDefault="005843BC" w:rsidP="00EA5E20">
      <w:pPr>
        <w:rPr>
          <w:rFonts w:ascii="Century Gothic" w:hAnsi="Century Gothic"/>
          <w:sz w:val="22"/>
          <w:szCs w:val="22"/>
        </w:rPr>
      </w:pPr>
      <w:r w:rsidRPr="007E444D">
        <w:rPr>
          <w:rFonts w:ascii="Century Gothic" w:hAnsi="Century Gothic"/>
          <w:sz w:val="22"/>
          <w:szCs w:val="22"/>
        </w:rPr>
        <w:t>il ritiro del prodotto con la destinazione indicata.</w:t>
      </w:r>
    </w:p>
    <w:p w14:paraId="5BBC1E73" w14:textId="77777777" w:rsidR="004B78BA" w:rsidRPr="007E444D" w:rsidRDefault="004B78BA" w:rsidP="00EA5E20">
      <w:pPr>
        <w:rPr>
          <w:rFonts w:ascii="Century Gothic" w:hAnsi="Century Gothic"/>
          <w:sz w:val="22"/>
          <w:szCs w:val="22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EA5E20" w:rsidRPr="007E444D" w14:paraId="61D73481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90701" w14:textId="77777777" w:rsidR="00EA5E20" w:rsidRPr="007E444D" w:rsidRDefault="00EA5E20" w:rsidP="007E444D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BE9A6A" w14:textId="77777777" w:rsidR="00EA5E20" w:rsidRPr="007E444D" w:rsidRDefault="00EA5E20" w:rsidP="007E444D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36A150" w14:textId="77777777" w:rsidR="00EA5E20" w:rsidRPr="007E444D" w:rsidRDefault="00EA5E20" w:rsidP="007E444D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Il Funzionario ____________</w:t>
            </w:r>
          </w:p>
        </w:tc>
      </w:tr>
      <w:tr w:rsidR="00EA5E20" w:rsidRPr="007E444D" w14:paraId="21723C1D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18062CC8" w14:textId="77777777" w:rsidR="00EA5E20" w:rsidRPr="007E444D" w:rsidRDefault="00EA5E20" w:rsidP="009E5B34">
            <w:pPr>
              <w:jc w:val="right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BF0F" w14:textId="77777777" w:rsidR="00EA5E20" w:rsidRPr="007E444D" w:rsidRDefault="00EA5E20" w:rsidP="009E5B34">
            <w:pPr>
              <w:ind w:left="-148"/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8A74" w14:textId="77777777" w:rsidR="00EA5E20" w:rsidRPr="007E444D" w:rsidRDefault="00EA5E20" w:rsidP="009E5B34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  <w:tr w:rsidR="00EA5E20" w:rsidRPr="007E444D" w14:paraId="0366C2D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3678F250" w14:textId="77777777" w:rsidR="00EA5E20" w:rsidRPr="007E444D" w:rsidRDefault="00EA5E20" w:rsidP="009E5B34">
            <w:pPr>
              <w:jc w:val="right"/>
              <w:rPr>
                <w:rFonts w:ascii="Century Gothic" w:hAnsi="Century Gothic" w:cs="Arial"/>
                <w:sz w:val="22"/>
                <w:szCs w:val="22"/>
              </w:rPr>
            </w:pPr>
            <w:r w:rsidRPr="007E444D">
              <w:rPr>
                <w:rFonts w:ascii="Century Gothic" w:hAnsi="Century Gothic" w:cs="Arial"/>
                <w:sz w:val="22"/>
                <w:szCs w:val="22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AF5E" w14:textId="77777777" w:rsidR="00EA5E20" w:rsidRPr="007E444D" w:rsidRDefault="00EA5E20" w:rsidP="009E5B34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8DDA" w14:textId="77777777" w:rsidR="00EA5E20" w:rsidRPr="007E444D" w:rsidRDefault="00EA5E20" w:rsidP="009E5B34">
            <w:pPr>
              <w:jc w:val="center"/>
              <w:rPr>
                <w:rFonts w:ascii="Century Gothic" w:hAnsi="Century Gothic" w:cs="Arial"/>
                <w:sz w:val="22"/>
                <w:szCs w:val="22"/>
              </w:rPr>
            </w:pPr>
          </w:p>
        </w:tc>
      </w:tr>
    </w:tbl>
    <w:p w14:paraId="184D28AB" w14:textId="77777777" w:rsidR="005843BC" w:rsidRPr="007E444D" w:rsidRDefault="005843BC" w:rsidP="00EA5E20">
      <w:pPr>
        <w:rPr>
          <w:rFonts w:ascii="Century Gothic" w:hAnsi="Century Gothic"/>
          <w:sz w:val="22"/>
          <w:szCs w:val="22"/>
        </w:rPr>
      </w:pPr>
    </w:p>
    <w:p w14:paraId="0380EAAA" w14:textId="77777777" w:rsidR="008C2917" w:rsidRPr="007E444D" w:rsidRDefault="008C2917" w:rsidP="002945F5">
      <w:pPr>
        <w:rPr>
          <w:rFonts w:ascii="Century Gothic" w:hAnsi="Century Gothic"/>
          <w:sz w:val="22"/>
          <w:szCs w:val="22"/>
        </w:rPr>
      </w:pPr>
    </w:p>
    <w:sectPr w:rsidR="008C2917" w:rsidRPr="007E444D" w:rsidSect="00DA7746">
      <w:headerReference w:type="default" r:id="rId6"/>
      <w:pgSz w:w="11906" w:h="16838"/>
      <w:pgMar w:top="180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0CABB" w14:textId="77777777" w:rsidR="009C4A2B" w:rsidRDefault="009C4A2B">
      <w:r>
        <w:separator/>
      </w:r>
    </w:p>
  </w:endnote>
  <w:endnote w:type="continuationSeparator" w:id="0">
    <w:p w14:paraId="7E9490F5" w14:textId="77777777" w:rsidR="009C4A2B" w:rsidRDefault="009C4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8A9C2" w14:textId="77777777" w:rsidR="009C4A2B" w:rsidRDefault="009C4A2B">
      <w:r>
        <w:separator/>
      </w:r>
    </w:p>
  </w:footnote>
  <w:footnote w:type="continuationSeparator" w:id="0">
    <w:p w14:paraId="306CC05C" w14:textId="77777777" w:rsidR="009C4A2B" w:rsidRDefault="009C4A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B31E3" w14:textId="056432DB" w:rsidR="001808A7" w:rsidRPr="001808A7" w:rsidRDefault="001808A7" w:rsidP="001808A7">
    <w:pPr>
      <w:pStyle w:val="Intestazione"/>
      <w:jc w:val="right"/>
      <w:rPr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917"/>
    <w:rsid w:val="00086474"/>
    <w:rsid w:val="000E4770"/>
    <w:rsid w:val="000E6057"/>
    <w:rsid w:val="0013207C"/>
    <w:rsid w:val="001644C2"/>
    <w:rsid w:val="001808A7"/>
    <w:rsid w:val="00190E8E"/>
    <w:rsid w:val="0027042E"/>
    <w:rsid w:val="002945F5"/>
    <w:rsid w:val="002A0668"/>
    <w:rsid w:val="00301D52"/>
    <w:rsid w:val="003E025B"/>
    <w:rsid w:val="00484948"/>
    <w:rsid w:val="004B78BA"/>
    <w:rsid w:val="004E3660"/>
    <w:rsid w:val="005803BA"/>
    <w:rsid w:val="005843BC"/>
    <w:rsid w:val="0064197B"/>
    <w:rsid w:val="006B0998"/>
    <w:rsid w:val="007E444D"/>
    <w:rsid w:val="008C2917"/>
    <w:rsid w:val="008D6FB0"/>
    <w:rsid w:val="009C4A2B"/>
    <w:rsid w:val="009E5B34"/>
    <w:rsid w:val="00AF3091"/>
    <w:rsid w:val="00BF5C82"/>
    <w:rsid w:val="00C05947"/>
    <w:rsid w:val="00C545C0"/>
    <w:rsid w:val="00D332D9"/>
    <w:rsid w:val="00D964E3"/>
    <w:rsid w:val="00DA7746"/>
    <w:rsid w:val="00E037C5"/>
    <w:rsid w:val="00E65D51"/>
    <w:rsid w:val="00EA5E20"/>
    <w:rsid w:val="00EC5BC8"/>
    <w:rsid w:val="00EF3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0BEE42"/>
  <w15:chartTrackingRefBased/>
  <w15:docId w15:val="{1494AE20-41B1-4040-9817-E39D1566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917"/>
    <w:rPr>
      <w:sz w:val="24"/>
      <w:szCs w:val="24"/>
    </w:rPr>
  </w:style>
  <w:style w:type="paragraph" w:styleId="Titolo2">
    <w:name w:val="heading 2"/>
    <w:basedOn w:val="Normale"/>
    <w:next w:val="Normale"/>
    <w:qFormat/>
    <w:rsid w:val="008C29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8C2917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8C2917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8C2917"/>
    <w:pPr>
      <w:spacing w:after="120" w:line="480" w:lineRule="auto"/>
    </w:pPr>
  </w:style>
  <w:style w:type="table" w:styleId="Grigliatabella">
    <w:name w:val="Table Grid"/>
    <w:basedOn w:val="Tabellanormale"/>
    <w:rsid w:val="008C2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8C2917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1808A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320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R-6</vt:lpstr>
    </vt:vector>
  </TitlesOfParts>
  <Company>USER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R-6</dc:title>
  <dc:subject/>
  <dc:creator>MARIA</dc:creator>
  <cp:keywords/>
  <cp:lastModifiedBy>Andrea Guarnieri</cp:lastModifiedBy>
  <cp:revision>3</cp:revision>
  <cp:lastPrinted>2016-01-14T11:41:00Z</cp:lastPrinted>
  <dcterms:created xsi:type="dcterms:W3CDTF">2021-05-06T10:39:00Z</dcterms:created>
  <dcterms:modified xsi:type="dcterms:W3CDTF">2021-05-06T10:41:00Z</dcterms:modified>
</cp:coreProperties>
</file>